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5593" w:type="dxa"/>
        <w:tblInd w:w="-34" w:type="dxa"/>
        <w:tblLayout w:type="fixed"/>
        <w:tblLook w:val="04A0" w:firstRow="1" w:lastRow="0" w:firstColumn="1" w:lastColumn="0" w:noHBand="0" w:noVBand="1"/>
      </w:tblPr>
      <w:tblGrid>
        <w:gridCol w:w="1114"/>
        <w:gridCol w:w="1243"/>
        <w:gridCol w:w="1296"/>
        <w:gridCol w:w="1763"/>
        <w:gridCol w:w="1271"/>
        <w:gridCol w:w="3512"/>
        <w:gridCol w:w="5394"/>
      </w:tblGrid>
      <w:tr w:rsidR="0032081A" w:rsidRPr="005C7441" w14:paraId="32B4BF94" w14:textId="77777777" w:rsidTr="005C552C">
        <w:trPr>
          <w:cantSplit/>
          <w:trHeight w:val="446"/>
          <w:tblHeader/>
        </w:trPr>
        <w:tc>
          <w:tcPr>
            <w:tcW w:w="1114" w:type="dxa"/>
            <w:noWrap/>
            <w:hideMark/>
          </w:tcPr>
          <w:p w14:paraId="2E05471B" w14:textId="49BE2FCB" w:rsidR="0032081A" w:rsidRDefault="0032081A">
            <w:pPr>
              <w:rPr>
                <w:b/>
                <w:bCs/>
              </w:rPr>
            </w:pPr>
            <w:r w:rsidRPr="005C7441">
              <w:rPr>
                <w:b/>
                <w:bCs/>
              </w:rPr>
              <w:t>Comment N</w:t>
            </w:r>
            <w:r w:rsidR="00940925">
              <w:rPr>
                <w:b/>
                <w:bCs/>
              </w:rPr>
              <w:t>umber:</w:t>
            </w:r>
          </w:p>
          <w:p w14:paraId="2A54FEC4" w14:textId="4F36F9AA" w:rsidR="00EB5AFB" w:rsidRPr="005C7441" w:rsidRDefault="00EB5AFB">
            <w:pPr>
              <w:rPr>
                <w:b/>
                <w:bCs/>
              </w:rPr>
            </w:pPr>
            <w:r>
              <w:rPr>
                <w:b/>
                <w:bCs/>
              </w:rPr>
              <w:t>Name-#</w:t>
            </w:r>
          </w:p>
        </w:tc>
        <w:tc>
          <w:tcPr>
            <w:tcW w:w="1243" w:type="dxa"/>
          </w:tcPr>
          <w:p w14:paraId="19BE6E1C" w14:textId="4C5B165E" w:rsidR="0032081A" w:rsidRDefault="0032081A" w:rsidP="0032081A">
            <w:pPr>
              <w:rPr>
                <w:b/>
                <w:bCs/>
              </w:rPr>
            </w:pPr>
            <w:r>
              <w:rPr>
                <w:b/>
                <w:bCs/>
              </w:rPr>
              <w:t xml:space="preserve">Change Log </w:t>
            </w:r>
            <w:r w:rsidR="007D6BB1">
              <w:rPr>
                <w:b/>
                <w:bCs/>
              </w:rPr>
              <w:t>ID</w:t>
            </w:r>
            <w:r>
              <w:rPr>
                <w:b/>
                <w:bCs/>
              </w:rPr>
              <w:t xml:space="preserve"> #</w:t>
            </w:r>
            <w:r>
              <w:rPr>
                <w:rStyle w:val="FootnoteReference"/>
                <w:b/>
                <w:bCs/>
              </w:rPr>
              <w:footnoteReference w:id="1"/>
            </w:r>
          </w:p>
        </w:tc>
        <w:tc>
          <w:tcPr>
            <w:tcW w:w="1296" w:type="dxa"/>
            <w:noWrap/>
            <w:hideMark/>
          </w:tcPr>
          <w:p w14:paraId="3992F7E5" w14:textId="40278FA3" w:rsidR="0032081A" w:rsidRPr="005C7441" w:rsidRDefault="0032081A">
            <w:pPr>
              <w:rPr>
                <w:b/>
                <w:bCs/>
              </w:rPr>
            </w:pPr>
            <w:r>
              <w:rPr>
                <w:b/>
                <w:bCs/>
              </w:rPr>
              <w:t>Annex</w:t>
            </w:r>
            <w:r w:rsidR="00940925">
              <w:rPr>
                <w:b/>
                <w:bCs/>
              </w:rPr>
              <w:t xml:space="preserve"> / Section</w:t>
            </w:r>
          </w:p>
        </w:tc>
        <w:tc>
          <w:tcPr>
            <w:tcW w:w="1763" w:type="dxa"/>
            <w:noWrap/>
            <w:hideMark/>
          </w:tcPr>
          <w:p w14:paraId="563CF038" w14:textId="268D4C90" w:rsidR="0032081A" w:rsidRDefault="0032081A">
            <w:pPr>
              <w:rPr>
                <w:b/>
                <w:bCs/>
              </w:rPr>
            </w:pPr>
            <w:r>
              <w:rPr>
                <w:b/>
                <w:bCs/>
              </w:rPr>
              <w:t>Section</w:t>
            </w:r>
            <w:r w:rsidR="00940925">
              <w:rPr>
                <w:b/>
                <w:bCs/>
              </w:rPr>
              <w:t>, Table, Figure</w:t>
            </w:r>
          </w:p>
          <w:p w14:paraId="7AD880FD" w14:textId="77777777" w:rsidR="0032081A" w:rsidRPr="005C7441" w:rsidRDefault="0032081A">
            <w:pPr>
              <w:rPr>
                <w:b/>
                <w:bCs/>
              </w:rPr>
            </w:pPr>
          </w:p>
        </w:tc>
        <w:tc>
          <w:tcPr>
            <w:tcW w:w="1271" w:type="dxa"/>
            <w:noWrap/>
            <w:hideMark/>
          </w:tcPr>
          <w:p w14:paraId="5ED95249" w14:textId="54FC474E" w:rsidR="0032081A" w:rsidRPr="005C7441" w:rsidRDefault="0032081A">
            <w:pPr>
              <w:rPr>
                <w:b/>
                <w:bCs/>
              </w:rPr>
            </w:pPr>
            <w:r w:rsidRPr="005C7441">
              <w:rPr>
                <w:b/>
                <w:bCs/>
              </w:rPr>
              <w:t>Type</w:t>
            </w:r>
            <w:r w:rsidR="00940925">
              <w:rPr>
                <w:b/>
                <w:bCs/>
              </w:rPr>
              <w:t xml:space="preserve"> of change</w:t>
            </w:r>
          </w:p>
        </w:tc>
        <w:tc>
          <w:tcPr>
            <w:tcW w:w="3512" w:type="dxa"/>
            <w:noWrap/>
            <w:hideMark/>
          </w:tcPr>
          <w:p w14:paraId="52369568" w14:textId="136EC952" w:rsidR="0032081A" w:rsidRPr="005C7441" w:rsidRDefault="00940925">
            <w:pPr>
              <w:rPr>
                <w:b/>
                <w:bCs/>
              </w:rPr>
            </w:pPr>
            <w:r>
              <w:rPr>
                <w:b/>
                <w:bCs/>
              </w:rPr>
              <w:t xml:space="preserve">Reason for the change, or </w:t>
            </w:r>
            <w:r w:rsidR="003D2844">
              <w:rPr>
                <w:b/>
                <w:bCs/>
              </w:rPr>
              <w:t>what you want to accomplish</w:t>
            </w:r>
          </w:p>
        </w:tc>
        <w:tc>
          <w:tcPr>
            <w:tcW w:w="5394" w:type="dxa"/>
            <w:noWrap/>
            <w:hideMark/>
          </w:tcPr>
          <w:p w14:paraId="130E9D49" w14:textId="3890D4AC" w:rsidR="0032081A" w:rsidRPr="005C7441" w:rsidRDefault="0032081A">
            <w:pPr>
              <w:rPr>
                <w:b/>
                <w:bCs/>
              </w:rPr>
            </w:pPr>
            <w:r w:rsidRPr="005C7441">
              <w:rPr>
                <w:b/>
                <w:bCs/>
              </w:rPr>
              <w:t>Proposed change</w:t>
            </w:r>
            <w:r>
              <w:rPr>
                <w:b/>
                <w:bCs/>
              </w:rPr>
              <w:t xml:space="preserve"> </w:t>
            </w:r>
            <w:r w:rsidR="00365BD2">
              <w:rPr>
                <w:b/>
                <w:bCs/>
              </w:rPr>
              <w:t xml:space="preserve">to </w:t>
            </w:r>
            <w:r w:rsidR="00523455">
              <w:rPr>
                <w:b/>
                <w:bCs/>
              </w:rPr>
              <w:t>ITU-R M.2092-1</w:t>
            </w:r>
            <w:r w:rsidR="00940925">
              <w:rPr>
                <w:b/>
                <w:bCs/>
              </w:rPr>
              <w:t>, short editorial changes can be include here (large changes should be documented below)</w:t>
            </w:r>
          </w:p>
        </w:tc>
      </w:tr>
      <w:tr w:rsidR="0032081A" w:rsidRPr="00C96EB6" w14:paraId="634B3687" w14:textId="77777777" w:rsidTr="005C552C">
        <w:trPr>
          <w:cantSplit/>
          <w:trHeight w:val="1500"/>
        </w:trPr>
        <w:tc>
          <w:tcPr>
            <w:tcW w:w="1114" w:type="dxa"/>
          </w:tcPr>
          <w:p w14:paraId="5B26643C" w14:textId="7A876371" w:rsidR="0032081A" w:rsidRPr="00EB5AFB" w:rsidRDefault="00BD6D28">
            <w:pPr>
              <w:rPr>
                <w:i/>
              </w:rPr>
            </w:pPr>
            <w:r>
              <w:rPr>
                <w:i/>
              </w:rPr>
              <w:t>JS</w:t>
            </w:r>
            <w:r w:rsidR="00EB5AFB">
              <w:rPr>
                <w:i/>
              </w:rPr>
              <w:t>-1</w:t>
            </w:r>
          </w:p>
        </w:tc>
        <w:tc>
          <w:tcPr>
            <w:tcW w:w="1243" w:type="dxa"/>
          </w:tcPr>
          <w:p w14:paraId="6AE038F9" w14:textId="52EC0577" w:rsidR="0032081A" w:rsidRPr="00EB5AFB" w:rsidRDefault="00BD6D28">
            <w:pPr>
              <w:rPr>
                <w:i/>
              </w:rPr>
            </w:pPr>
            <w:r>
              <w:rPr>
                <w:i/>
              </w:rPr>
              <w:t>TBD</w:t>
            </w:r>
          </w:p>
        </w:tc>
        <w:tc>
          <w:tcPr>
            <w:tcW w:w="1296" w:type="dxa"/>
          </w:tcPr>
          <w:p w14:paraId="36F686DE" w14:textId="6FEDA75E" w:rsidR="0032081A" w:rsidRPr="00EB5AFB" w:rsidRDefault="00E005D4">
            <w:pPr>
              <w:rPr>
                <w:i/>
              </w:rPr>
            </w:pPr>
            <w:r>
              <w:rPr>
                <w:i/>
              </w:rPr>
              <w:t>Annex 3</w:t>
            </w:r>
          </w:p>
        </w:tc>
        <w:tc>
          <w:tcPr>
            <w:tcW w:w="1763" w:type="dxa"/>
          </w:tcPr>
          <w:p w14:paraId="2AA0C765" w14:textId="0D828849" w:rsidR="0032081A" w:rsidRPr="00EB5AFB" w:rsidRDefault="00E005D4">
            <w:pPr>
              <w:rPr>
                <w:i/>
              </w:rPr>
            </w:pPr>
            <w:r>
              <w:rPr>
                <w:i/>
              </w:rPr>
              <w:t>Section 5.3</w:t>
            </w:r>
          </w:p>
        </w:tc>
        <w:tc>
          <w:tcPr>
            <w:tcW w:w="1271" w:type="dxa"/>
          </w:tcPr>
          <w:p w14:paraId="750E31E0" w14:textId="541C4024" w:rsidR="0032081A" w:rsidRPr="003D2844" w:rsidRDefault="003D2844" w:rsidP="00E005D4">
            <w:pPr>
              <w:rPr>
                <w:i/>
              </w:rPr>
            </w:pPr>
            <w:r>
              <w:rPr>
                <w:i/>
              </w:rPr>
              <w:t>Tech</w:t>
            </w:r>
            <w:r w:rsidR="00E005D4">
              <w:rPr>
                <w:i/>
              </w:rPr>
              <w:t>nical clarification</w:t>
            </w:r>
          </w:p>
        </w:tc>
        <w:tc>
          <w:tcPr>
            <w:tcW w:w="3512" w:type="dxa"/>
          </w:tcPr>
          <w:p w14:paraId="3C9C4374" w14:textId="64DEF530" w:rsidR="00822604" w:rsidRPr="003D2844" w:rsidRDefault="00822604" w:rsidP="00C75571">
            <w:pPr>
              <w:rPr>
                <w:i/>
                <w:lang w:val="en-US"/>
              </w:rPr>
            </w:pPr>
            <w:r>
              <w:rPr>
                <w:i/>
                <w:lang w:val="en-US"/>
              </w:rPr>
              <w:t>Clarification is required as to whether the restriction to the number of slots available for use on the ASM channels applies to both mobile and control stations and whether it applies all the time or only when the channel load exceeds a threshold.</w:t>
            </w:r>
          </w:p>
        </w:tc>
        <w:tc>
          <w:tcPr>
            <w:tcW w:w="5394" w:type="dxa"/>
          </w:tcPr>
          <w:p w14:paraId="7A797CD0" w14:textId="7D6AE2B5" w:rsidR="00B32264" w:rsidRDefault="00B32264">
            <w:pPr>
              <w:rPr>
                <w:i/>
                <w:lang w:val="en-US"/>
              </w:rPr>
            </w:pPr>
            <w:r>
              <w:rPr>
                <w:i/>
                <w:lang w:val="en-US"/>
              </w:rPr>
              <w:t>T</w:t>
            </w:r>
            <w:r>
              <w:rPr>
                <w:i/>
                <w:lang w:val="en-US"/>
              </w:rPr>
              <w:t>he proposed changes</w:t>
            </w:r>
            <w:r>
              <w:rPr>
                <w:i/>
                <w:lang w:val="en-US"/>
              </w:rPr>
              <w:t xml:space="preserve"> </w:t>
            </w:r>
            <w:proofErr w:type="gramStart"/>
            <w:r>
              <w:rPr>
                <w:i/>
                <w:lang w:val="en-US"/>
              </w:rPr>
              <w:t>are shown</w:t>
            </w:r>
            <w:proofErr w:type="gramEnd"/>
            <w:r>
              <w:rPr>
                <w:i/>
                <w:lang w:val="en-US"/>
              </w:rPr>
              <w:t xml:space="preserve"> </w:t>
            </w:r>
            <w:r w:rsidR="00015A15">
              <w:rPr>
                <w:i/>
                <w:lang w:val="en-US"/>
              </w:rPr>
              <w:t>on the following page</w:t>
            </w:r>
            <w:r>
              <w:rPr>
                <w:i/>
                <w:lang w:val="en-US"/>
              </w:rPr>
              <w:t>.</w:t>
            </w:r>
          </w:p>
          <w:p w14:paraId="0220448B" w14:textId="72D6893F" w:rsidR="00822604" w:rsidRDefault="00822604">
            <w:pPr>
              <w:rPr>
                <w:i/>
                <w:lang w:val="en-US"/>
              </w:rPr>
            </w:pPr>
            <w:r>
              <w:rPr>
                <w:i/>
                <w:lang w:val="en-US"/>
              </w:rPr>
              <w:t xml:space="preserve">It </w:t>
            </w:r>
            <w:proofErr w:type="gramStart"/>
            <w:r>
              <w:rPr>
                <w:i/>
                <w:lang w:val="en-US"/>
              </w:rPr>
              <w:t>is proposed</w:t>
            </w:r>
            <w:proofErr w:type="gramEnd"/>
            <w:r>
              <w:rPr>
                <w:i/>
                <w:lang w:val="en-US"/>
              </w:rPr>
              <w:t xml:space="preserve"> to remove the word ‘resolution’ from the heading of Section 5.3. Congestion resolution </w:t>
            </w:r>
            <w:proofErr w:type="gramStart"/>
            <w:r>
              <w:rPr>
                <w:i/>
                <w:lang w:val="en-US"/>
              </w:rPr>
              <w:t>is achieved</w:t>
            </w:r>
            <w:proofErr w:type="gramEnd"/>
            <w:r>
              <w:rPr>
                <w:i/>
                <w:lang w:val="en-US"/>
              </w:rPr>
              <w:t xml:space="preserve"> </w:t>
            </w:r>
            <w:r w:rsidR="00B14B0A">
              <w:rPr>
                <w:i/>
                <w:lang w:val="en-US"/>
              </w:rPr>
              <w:t xml:space="preserve">using </w:t>
            </w:r>
            <w:r w:rsidR="006F280E">
              <w:rPr>
                <w:i/>
                <w:lang w:val="en-US"/>
              </w:rPr>
              <w:t xml:space="preserve">the </w:t>
            </w:r>
            <w:r w:rsidR="00B14B0A">
              <w:rPr>
                <w:i/>
                <w:lang w:val="en-US"/>
              </w:rPr>
              <w:t>‘</w:t>
            </w:r>
            <w:r w:rsidR="008C6439">
              <w:rPr>
                <w:i/>
                <w:lang w:val="en-US"/>
              </w:rPr>
              <w:t xml:space="preserve">mandatory </w:t>
            </w:r>
            <w:r w:rsidR="00B14B0A">
              <w:rPr>
                <w:i/>
                <w:lang w:val="en-US"/>
              </w:rPr>
              <w:t xml:space="preserve">quiet times’ </w:t>
            </w:r>
            <w:r>
              <w:rPr>
                <w:i/>
                <w:lang w:val="en-US"/>
              </w:rPr>
              <w:t>(</w:t>
            </w:r>
            <w:r w:rsidR="00B14B0A">
              <w:rPr>
                <w:i/>
                <w:lang w:val="en-US"/>
              </w:rPr>
              <w:t>described in a</w:t>
            </w:r>
            <w:r w:rsidR="008C6439">
              <w:rPr>
                <w:i/>
                <w:lang w:val="en-US"/>
              </w:rPr>
              <w:t xml:space="preserve"> </w:t>
            </w:r>
            <w:r w:rsidR="00B14B0A">
              <w:rPr>
                <w:i/>
                <w:lang w:val="en-US"/>
              </w:rPr>
              <w:t>sub-</w:t>
            </w:r>
            <w:r>
              <w:rPr>
                <w:i/>
                <w:lang w:val="en-US"/>
              </w:rPr>
              <w:t>section</w:t>
            </w:r>
            <w:r w:rsidR="00B14B0A">
              <w:rPr>
                <w:i/>
                <w:lang w:val="en-US"/>
              </w:rPr>
              <w:t xml:space="preserve"> of Section 5.3</w:t>
            </w:r>
            <w:r>
              <w:rPr>
                <w:i/>
                <w:lang w:val="en-US"/>
              </w:rPr>
              <w:t>).</w:t>
            </w:r>
          </w:p>
          <w:p w14:paraId="01420BF5" w14:textId="57A8E831" w:rsidR="0032081A" w:rsidRDefault="008E488E" w:rsidP="008E488E">
            <w:pPr>
              <w:rPr>
                <w:i/>
                <w:lang w:val="en-US"/>
              </w:rPr>
            </w:pPr>
            <w:r>
              <w:rPr>
                <w:i/>
                <w:lang w:val="en-US"/>
              </w:rPr>
              <w:t>A clarification to the definition of the term ‘channel loading’ is proposed.</w:t>
            </w:r>
          </w:p>
          <w:p w14:paraId="51D49454" w14:textId="6D6CBCB5" w:rsidR="00B32264" w:rsidRPr="003D2844" w:rsidRDefault="004E6756" w:rsidP="006F280E">
            <w:pPr>
              <w:rPr>
                <w:i/>
                <w:lang w:val="en-US"/>
              </w:rPr>
            </w:pPr>
            <w:r>
              <w:rPr>
                <w:i/>
                <w:lang w:val="en-US"/>
              </w:rPr>
              <w:t>Following consultation with IEC TC80 WG15 it is proposed to amend t</w:t>
            </w:r>
            <w:r w:rsidR="008E488E">
              <w:rPr>
                <w:i/>
                <w:lang w:val="en-US"/>
              </w:rPr>
              <w:t>he wording of the last paragraph</w:t>
            </w:r>
            <w:r>
              <w:rPr>
                <w:i/>
                <w:lang w:val="en-US"/>
              </w:rPr>
              <w:t xml:space="preserve"> of Section 5.3 to clarify that the restriction applies all the time </w:t>
            </w:r>
            <w:bookmarkStart w:id="0" w:name="_GoBack"/>
            <w:bookmarkEnd w:id="0"/>
            <w:r>
              <w:rPr>
                <w:i/>
                <w:lang w:val="en-US"/>
              </w:rPr>
              <w:t>(regardless of the current channel load) but only to mobile stations.</w:t>
            </w:r>
          </w:p>
        </w:tc>
      </w:tr>
    </w:tbl>
    <w:p w14:paraId="6FDB8AC0" w14:textId="77777777" w:rsidR="00210B9C" w:rsidRDefault="00210B9C">
      <w:pPr>
        <w:rPr>
          <w:lang w:val="en-US"/>
        </w:rPr>
      </w:pPr>
    </w:p>
    <w:p w14:paraId="17B4BC02" w14:textId="469A29CB" w:rsidR="00EB5AFB" w:rsidRDefault="003D2844">
      <w:pPr>
        <w:rPr>
          <w:i/>
          <w:lang w:val="en-US"/>
        </w:rPr>
      </w:pPr>
      <w:r>
        <w:rPr>
          <w:i/>
          <w:lang w:val="en-US"/>
        </w:rPr>
        <w:t xml:space="preserve">Here you have to provide the detailed change proposal </w:t>
      </w:r>
      <w:r w:rsidR="00365BD2">
        <w:rPr>
          <w:i/>
          <w:lang w:val="en-US"/>
        </w:rPr>
        <w:t xml:space="preserve">to </w:t>
      </w:r>
      <w:r w:rsidR="00523455">
        <w:rPr>
          <w:i/>
          <w:lang w:val="en-US"/>
        </w:rPr>
        <w:t>ITU-R M.2092-1</w:t>
      </w:r>
      <w:r w:rsidR="00365BD2">
        <w:rPr>
          <w:i/>
          <w:lang w:val="en-US"/>
        </w:rPr>
        <w:t xml:space="preserve"> -Technical </w:t>
      </w:r>
      <w:r w:rsidR="00523455">
        <w:rPr>
          <w:i/>
          <w:lang w:val="en-US"/>
        </w:rPr>
        <w:t xml:space="preserve">characteristics </w:t>
      </w:r>
      <w:r w:rsidR="00365BD2">
        <w:rPr>
          <w:i/>
          <w:lang w:val="en-US"/>
        </w:rPr>
        <w:t>for VDES</w:t>
      </w:r>
      <w:r>
        <w:rPr>
          <w:i/>
          <w:lang w:val="en-US"/>
        </w:rPr>
        <w:t xml:space="preserve"> in following way</w:t>
      </w:r>
    </w:p>
    <w:p w14:paraId="7BD303C4" w14:textId="60251A6D" w:rsidR="003D2844" w:rsidRPr="003D2844" w:rsidRDefault="003D2844" w:rsidP="003D2844">
      <w:pPr>
        <w:pStyle w:val="ListParagraph"/>
        <w:numPr>
          <w:ilvl w:val="0"/>
          <w:numId w:val="3"/>
        </w:numPr>
        <w:rPr>
          <w:i/>
          <w:lang w:val="en-US"/>
        </w:rPr>
      </w:pPr>
      <w:r w:rsidRPr="003D2844">
        <w:rPr>
          <w:i/>
          <w:lang w:val="en-US"/>
        </w:rPr>
        <w:t xml:space="preserve">copy paste the affected sections from </w:t>
      </w:r>
      <w:r w:rsidR="00523455">
        <w:rPr>
          <w:i/>
          <w:lang w:val="en-US"/>
        </w:rPr>
        <w:t>“yyyymmdd_M2092-1 WD</w:t>
      </w:r>
      <w:r w:rsidR="008C18DF">
        <w:rPr>
          <w:i/>
          <w:lang w:val="en-US"/>
        </w:rPr>
        <w:t xml:space="preserve"> </w:t>
      </w:r>
      <w:r w:rsidR="00523455">
        <w:rPr>
          <w:i/>
          <w:lang w:val="en-US"/>
        </w:rPr>
        <w:t>PDNR”</w:t>
      </w:r>
      <w:r w:rsidR="00523455">
        <w:rPr>
          <w:i/>
          <w:vertAlign w:val="superscript"/>
          <w:lang w:val="en-US"/>
        </w:rPr>
        <w:t>1</w:t>
      </w:r>
      <w:r w:rsidRPr="003D2844">
        <w:rPr>
          <w:i/>
          <w:lang w:val="en-US"/>
        </w:rPr>
        <w:t xml:space="preserve"> to here</w:t>
      </w:r>
    </w:p>
    <w:p w14:paraId="000F81AC" w14:textId="086EFF82" w:rsidR="003D2844" w:rsidRDefault="003D2844" w:rsidP="003D2844">
      <w:pPr>
        <w:pStyle w:val="ListParagraph"/>
        <w:numPr>
          <w:ilvl w:val="0"/>
          <w:numId w:val="3"/>
        </w:numPr>
        <w:rPr>
          <w:i/>
          <w:lang w:val="en-US"/>
        </w:rPr>
      </w:pPr>
      <w:r>
        <w:rPr>
          <w:i/>
          <w:lang w:val="en-US"/>
        </w:rPr>
        <w:t>accept all changes in that copied section here</w:t>
      </w:r>
    </w:p>
    <w:p w14:paraId="41574938" w14:textId="4CA0D2EB" w:rsidR="003D2844" w:rsidRDefault="003D2844" w:rsidP="003D2844">
      <w:pPr>
        <w:pStyle w:val="ListParagraph"/>
        <w:numPr>
          <w:ilvl w:val="0"/>
          <w:numId w:val="3"/>
        </w:numPr>
        <w:rPr>
          <w:i/>
          <w:lang w:val="en-US"/>
        </w:rPr>
      </w:pPr>
      <w:r>
        <w:rPr>
          <w:i/>
          <w:lang w:val="en-US"/>
        </w:rPr>
        <w:t>enable track changes</w:t>
      </w:r>
    </w:p>
    <w:p w14:paraId="21AD1799" w14:textId="0FE78EA0" w:rsidR="003D2844" w:rsidRDefault="003D2844" w:rsidP="003D2844">
      <w:pPr>
        <w:pStyle w:val="ListParagraph"/>
        <w:numPr>
          <w:ilvl w:val="0"/>
          <w:numId w:val="3"/>
        </w:numPr>
        <w:rPr>
          <w:i/>
          <w:lang w:val="en-US"/>
        </w:rPr>
      </w:pPr>
      <w:r>
        <w:rPr>
          <w:i/>
          <w:lang w:val="en-US"/>
        </w:rPr>
        <w:t>change the section according to your proposal</w:t>
      </w:r>
    </w:p>
    <w:p w14:paraId="2406AA89" w14:textId="6563FB82" w:rsidR="00B64C60" w:rsidRDefault="00B64C60" w:rsidP="003D2844">
      <w:pPr>
        <w:pStyle w:val="ListParagraph"/>
        <w:numPr>
          <w:ilvl w:val="0"/>
          <w:numId w:val="3"/>
        </w:numPr>
        <w:rPr>
          <w:i/>
          <w:lang w:val="en-US"/>
        </w:rPr>
      </w:pPr>
      <w:r>
        <w:rPr>
          <w:i/>
          <w:lang w:val="en-US"/>
        </w:rPr>
        <w:t xml:space="preserve">name </w:t>
      </w:r>
      <w:r w:rsidR="001951E7">
        <w:rPr>
          <w:i/>
          <w:lang w:val="en-US"/>
        </w:rPr>
        <w:t xml:space="preserve">and store </w:t>
      </w:r>
      <w:r>
        <w:rPr>
          <w:i/>
          <w:lang w:val="en-US"/>
        </w:rPr>
        <w:t>this document according to following rules:</w:t>
      </w:r>
    </w:p>
    <w:p w14:paraId="254CD72D" w14:textId="5C1F85EE" w:rsidR="003D2844" w:rsidRDefault="007D6BB1" w:rsidP="00365BD2">
      <w:pPr>
        <w:pStyle w:val="ListParagraph"/>
        <w:numPr>
          <w:ilvl w:val="1"/>
          <w:numId w:val="3"/>
        </w:numPr>
        <w:rPr>
          <w:i/>
          <w:lang w:val="en-US"/>
        </w:rPr>
      </w:pPr>
      <w:r w:rsidRPr="007D6BB1">
        <w:rPr>
          <w:lang w:val="en-US"/>
        </w:rPr>
        <w:t>Committees/ENAV/WG3/</w:t>
      </w:r>
      <w:proofErr w:type="spellStart"/>
      <w:r w:rsidR="00365BD2" w:rsidRPr="00365BD2">
        <w:rPr>
          <w:i/>
          <w:lang w:val="en-US"/>
        </w:rPr>
        <w:t>ws</w:t>
      </w:r>
      <w:proofErr w:type="spellEnd"/>
      <w:r w:rsidR="00365BD2" w:rsidRPr="00365BD2">
        <w:rPr>
          <w:i/>
          <w:lang w:val="en-US"/>
        </w:rPr>
        <w:t>-working-groups-working-space</w:t>
      </w:r>
      <w:r w:rsidR="00365BD2">
        <w:rPr>
          <w:i/>
          <w:lang w:val="en-US"/>
        </w:rPr>
        <w:t>/INPUT/</w:t>
      </w:r>
      <w:r w:rsidR="00940925" w:rsidRPr="00940925">
        <w:rPr>
          <w:i/>
          <w:lang w:val="en-US"/>
        </w:rPr>
        <w:t xml:space="preserve"> </w:t>
      </w:r>
      <w:r w:rsidR="00940925">
        <w:rPr>
          <w:i/>
          <w:lang w:val="en-US"/>
        </w:rPr>
        <w:t>YYYYMMDD _</w:t>
      </w:r>
      <w:r>
        <w:rPr>
          <w:i/>
          <w:lang w:val="en-US"/>
        </w:rPr>
        <w:t>M209</w:t>
      </w:r>
      <w:r w:rsidR="00321799">
        <w:rPr>
          <w:i/>
          <w:lang w:val="en-US"/>
        </w:rPr>
        <w:t>2-1</w:t>
      </w:r>
      <w:r w:rsidR="00365BD2">
        <w:rPr>
          <w:i/>
          <w:lang w:val="en-US"/>
        </w:rPr>
        <w:t>_</w:t>
      </w:r>
      <w:r>
        <w:rPr>
          <w:i/>
          <w:lang w:val="en-US"/>
        </w:rPr>
        <w:t>CP_</w:t>
      </w:r>
      <w:r w:rsidR="00940925">
        <w:rPr>
          <w:i/>
          <w:lang w:val="en-US"/>
        </w:rPr>
        <w:t>logid</w:t>
      </w:r>
      <w:r w:rsidR="00365BD2">
        <w:rPr>
          <w:i/>
          <w:lang w:val="en-US"/>
        </w:rPr>
        <w:t>_initials.docx</w:t>
      </w:r>
    </w:p>
    <w:p w14:paraId="324A3D6B" w14:textId="2B4E900B" w:rsidR="001B5F64" w:rsidRDefault="007D6BB1" w:rsidP="007D6BB1">
      <w:pPr>
        <w:ind w:left="1080"/>
        <w:rPr>
          <w:i/>
          <w:lang w:val="en-US"/>
        </w:rPr>
      </w:pPr>
      <w:r>
        <w:rPr>
          <w:i/>
          <w:lang w:val="en-US"/>
        </w:rPr>
        <w:t>*Note that “</w:t>
      </w:r>
      <w:proofErr w:type="spellStart"/>
      <w:r>
        <w:rPr>
          <w:i/>
          <w:lang w:val="en-US"/>
        </w:rPr>
        <w:t>ws</w:t>
      </w:r>
      <w:proofErr w:type="spellEnd"/>
      <w:r>
        <w:rPr>
          <w:i/>
          <w:lang w:val="en-US"/>
        </w:rPr>
        <w:t>-working-groups-space” refers to the subfolder for a specific meeting.</w:t>
      </w:r>
    </w:p>
    <w:p w14:paraId="017A5C17" w14:textId="667685CD" w:rsidR="007D6BB1" w:rsidRPr="007D6BB1" w:rsidRDefault="001B5F64" w:rsidP="001B5F64">
      <w:pPr>
        <w:rPr>
          <w:i/>
          <w:lang w:val="en-US"/>
        </w:rPr>
      </w:pPr>
      <w:r>
        <w:rPr>
          <w:i/>
          <w:lang w:val="en-US"/>
        </w:rPr>
        <w:br w:type="page"/>
      </w:r>
    </w:p>
    <w:p w14:paraId="62998E90" w14:textId="4EAD4751" w:rsidR="00506970" w:rsidRPr="00506970" w:rsidRDefault="00506970" w:rsidP="00506970">
      <w:pPr>
        <w:keepNext/>
        <w:keepLines/>
        <w:tabs>
          <w:tab w:val="left" w:pos="794"/>
          <w:tab w:val="left" w:pos="1191"/>
          <w:tab w:val="left" w:pos="1588"/>
          <w:tab w:val="left" w:pos="1985"/>
        </w:tabs>
        <w:overflowPunct w:val="0"/>
        <w:autoSpaceDE w:val="0"/>
        <w:autoSpaceDN w:val="0"/>
        <w:adjustRightInd w:val="0"/>
        <w:spacing w:before="320" w:after="0" w:line="240" w:lineRule="auto"/>
        <w:ind w:left="794" w:hanging="794"/>
        <w:jc w:val="both"/>
        <w:textAlignment w:val="baseline"/>
        <w:outlineLvl w:val="1"/>
        <w:rPr>
          <w:rFonts w:ascii="Times New Roman" w:eastAsia="Times New Roman" w:hAnsi="Times New Roman" w:cs="Times New Roman"/>
          <w:b/>
          <w:sz w:val="24"/>
          <w:szCs w:val="20"/>
          <w:lang w:val="en-GB" w:eastAsia="en-US"/>
        </w:rPr>
      </w:pPr>
      <w:bookmarkStart w:id="1" w:name="_Toc35545334"/>
      <w:bookmarkStart w:id="2" w:name="_Toc89869270"/>
      <w:bookmarkStart w:id="3" w:name="_Toc89870048"/>
      <w:bookmarkStart w:id="4" w:name="_Toc89870412"/>
      <w:bookmarkStart w:id="5" w:name="_Toc89870926"/>
      <w:r w:rsidRPr="00506970">
        <w:rPr>
          <w:rFonts w:ascii="Times New Roman" w:eastAsia="Times New Roman" w:hAnsi="Times New Roman" w:cs="Times New Roman"/>
          <w:b/>
          <w:sz w:val="24"/>
          <w:szCs w:val="20"/>
          <w:lang w:val="en-GB" w:eastAsia="en-US"/>
        </w:rPr>
        <w:lastRenderedPageBreak/>
        <w:t>5.3</w:t>
      </w:r>
      <w:r w:rsidRPr="00506970">
        <w:rPr>
          <w:rFonts w:ascii="Times New Roman" w:eastAsia="Times New Roman" w:hAnsi="Times New Roman" w:cs="Times New Roman"/>
          <w:b/>
          <w:sz w:val="24"/>
          <w:szCs w:val="20"/>
          <w:lang w:val="en-GB" w:eastAsia="en-US"/>
        </w:rPr>
        <w:tab/>
        <w:t>Data link congestion</w:t>
      </w:r>
      <w:del w:id="6" w:author="Author">
        <w:r w:rsidRPr="00506970" w:rsidDel="00AA3A6C">
          <w:rPr>
            <w:rFonts w:ascii="Times New Roman" w:eastAsia="Times New Roman" w:hAnsi="Times New Roman" w:cs="Times New Roman"/>
            <w:b/>
            <w:sz w:val="24"/>
            <w:szCs w:val="20"/>
            <w:lang w:val="en-GB" w:eastAsia="en-US"/>
          </w:rPr>
          <w:delText xml:space="preserve"> </w:delText>
        </w:r>
        <w:r w:rsidRPr="00506970" w:rsidDel="00FC0794">
          <w:rPr>
            <w:rFonts w:ascii="Times New Roman" w:eastAsia="Times New Roman" w:hAnsi="Times New Roman" w:cs="Times New Roman"/>
            <w:b/>
            <w:sz w:val="24"/>
            <w:szCs w:val="20"/>
            <w:lang w:val="en-GB" w:eastAsia="en-US"/>
          </w:rPr>
          <w:delText>resolution</w:delText>
        </w:r>
      </w:del>
      <w:bookmarkEnd w:id="1"/>
      <w:bookmarkEnd w:id="2"/>
      <w:bookmarkEnd w:id="3"/>
      <w:bookmarkEnd w:id="4"/>
      <w:bookmarkEnd w:id="5"/>
    </w:p>
    <w:p w14:paraId="37FF1888" w14:textId="77777777" w:rsidR="00506970" w:rsidRPr="00506970" w:rsidRDefault="00506970" w:rsidP="00506970">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eastAsia="en-US"/>
        </w:rPr>
      </w:pPr>
      <w:r w:rsidRPr="00506970">
        <w:rPr>
          <w:rFonts w:ascii="Times New Roman" w:eastAsia="Times New Roman" w:hAnsi="Times New Roman" w:cs="Times New Roman"/>
          <w:sz w:val="24"/>
          <w:szCs w:val="20"/>
          <w:lang w:val="en-GB" w:eastAsia="en-US"/>
        </w:rPr>
        <w:t>As the data link becomes loaded, the availability of transmission slots will reduce. When the data link is loaded to such a level as reception of ASM messages is jeopardized, measures should be taken to reduce the loading.</w:t>
      </w:r>
    </w:p>
    <w:p w14:paraId="505CFAAA" w14:textId="77777777" w:rsidR="00506970" w:rsidRPr="00506970" w:rsidRDefault="00506970" w:rsidP="00506970">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eastAsia="en-US"/>
        </w:rPr>
      </w:pPr>
      <w:r w:rsidRPr="00506970">
        <w:rPr>
          <w:rFonts w:ascii="Times New Roman" w:eastAsia="Times New Roman" w:hAnsi="Times New Roman" w:cs="Times New Roman"/>
          <w:sz w:val="24"/>
          <w:szCs w:val="20"/>
          <w:lang w:val="en-GB" w:eastAsia="en-US"/>
        </w:rPr>
        <w:t>ASM channel loading shall be measured independently per channel over a window of the past 2 250 slots (1 Minute).</w:t>
      </w:r>
    </w:p>
    <w:p w14:paraId="1A091CC2" w14:textId="3F60E995" w:rsidR="00506970" w:rsidRPr="00506970" w:rsidRDefault="00506970" w:rsidP="00506970">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eastAsia="en-US"/>
        </w:rPr>
      </w:pPr>
      <w:r w:rsidRPr="00506970">
        <w:rPr>
          <w:rFonts w:ascii="Times New Roman" w:eastAsia="Times New Roman" w:hAnsi="Times New Roman" w:cs="Times New Roman"/>
          <w:sz w:val="24"/>
          <w:szCs w:val="20"/>
          <w:lang w:val="en-GB" w:eastAsia="en-US"/>
        </w:rPr>
        <w:t xml:space="preserve">The </w:t>
      </w:r>
      <w:ins w:id="7" w:author="Author">
        <w:r w:rsidR="001B5F64">
          <w:rPr>
            <w:rFonts w:ascii="Times New Roman" w:eastAsia="Times New Roman" w:hAnsi="Times New Roman" w:cs="Times New Roman"/>
            <w:sz w:val="24"/>
            <w:szCs w:val="20"/>
            <w:lang w:val="en-GB" w:eastAsia="en-US"/>
          </w:rPr>
          <w:t xml:space="preserve">percentage of slots in which an </w:t>
        </w:r>
      </w:ins>
      <w:del w:id="8" w:author="Author">
        <w:r w:rsidRPr="00506970" w:rsidDel="001B5F64">
          <w:rPr>
            <w:rFonts w:ascii="Times New Roman" w:eastAsia="Times New Roman" w:hAnsi="Times New Roman" w:cs="Times New Roman"/>
            <w:sz w:val="24"/>
            <w:szCs w:val="20"/>
            <w:lang w:val="en-GB" w:eastAsia="en-US"/>
          </w:rPr>
          <w:delText xml:space="preserve">amount of </w:delText>
        </w:r>
      </w:del>
      <w:r w:rsidRPr="00506970">
        <w:rPr>
          <w:rFonts w:ascii="Times New Roman" w:eastAsia="Times New Roman" w:hAnsi="Times New Roman" w:cs="Times New Roman"/>
          <w:sz w:val="24"/>
          <w:szCs w:val="20"/>
          <w:lang w:val="en-GB" w:eastAsia="en-US"/>
        </w:rPr>
        <w:t xml:space="preserve">ASM </w:t>
      </w:r>
      <w:del w:id="9" w:author="Author">
        <w:r w:rsidRPr="00506970" w:rsidDel="001B5F64">
          <w:rPr>
            <w:rFonts w:ascii="Times New Roman" w:eastAsia="Times New Roman" w:hAnsi="Times New Roman" w:cs="Times New Roman"/>
            <w:sz w:val="24"/>
            <w:szCs w:val="20"/>
            <w:lang w:val="en-GB" w:eastAsia="en-US"/>
          </w:rPr>
          <w:delText xml:space="preserve">transmissions </w:delText>
        </w:r>
      </w:del>
      <w:ins w:id="10" w:author="Author">
        <w:r w:rsidR="001B5F64" w:rsidRPr="00506970">
          <w:rPr>
            <w:rFonts w:ascii="Times New Roman" w:eastAsia="Times New Roman" w:hAnsi="Times New Roman" w:cs="Times New Roman"/>
            <w:sz w:val="24"/>
            <w:szCs w:val="20"/>
            <w:lang w:val="en-GB" w:eastAsia="en-US"/>
          </w:rPr>
          <w:t>transmission</w:t>
        </w:r>
        <w:r w:rsidR="001B5F64">
          <w:rPr>
            <w:rFonts w:ascii="Times New Roman" w:eastAsia="Times New Roman" w:hAnsi="Times New Roman" w:cs="Times New Roman"/>
            <w:sz w:val="24"/>
            <w:szCs w:val="20"/>
            <w:lang w:val="en-GB" w:eastAsia="en-US"/>
          </w:rPr>
          <w:t xml:space="preserve"> is detected</w:t>
        </w:r>
        <w:r w:rsidR="001B5F64" w:rsidRPr="00506970">
          <w:rPr>
            <w:rFonts w:ascii="Times New Roman" w:eastAsia="Times New Roman" w:hAnsi="Times New Roman" w:cs="Times New Roman"/>
            <w:sz w:val="24"/>
            <w:szCs w:val="20"/>
            <w:lang w:val="en-GB" w:eastAsia="en-US"/>
          </w:rPr>
          <w:t xml:space="preserve"> </w:t>
        </w:r>
        <w:r w:rsidR="00B61BE8">
          <w:rPr>
            <w:rFonts w:ascii="Times New Roman" w:eastAsia="Times New Roman" w:hAnsi="Times New Roman" w:cs="Times New Roman"/>
            <w:sz w:val="24"/>
            <w:szCs w:val="20"/>
            <w:lang w:val="en-GB" w:eastAsia="en-US"/>
          </w:rPr>
          <w:t xml:space="preserve">by a station </w:t>
        </w:r>
      </w:ins>
      <w:r w:rsidRPr="00506970">
        <w:rPr>
          <w:rFonts w:ascii="Times New Roman" w:eastAsia="Times New Roman" w:hAnsi="Times New Roman" w:cs="Times New Roman"/>
          <w:sz w:val="24"/>
          <w:szCs w:val="20"/>
          <w:lang w:val="en-GB" w:eastAsia="en-US"/>
        </w:rPr>
        <w:t>on a specific channel shall be adopted</w:t>
      </w:r>
      <w:ins w:id="11" w:author="Author">
        <w:r w:rsidR="000C0931">
          <w:rPr>
            <w:rFonts w:ascii="Times New Roman" w:eastAsia="Times New Roman" w:hAnsi="Times New Roman" w:cs="Times New Roman"/>
            <w:sz w:val="24"/>
            <w:szCs w:val="20"/>
            <w:lang w:val="en-GB" w:eastAsia="en-US"/>
          </w:rPr>
          <w:t xml:space="preserve"> by the station</w:t>
        </w:r>
      </w:ins>
      <w:r w:rsidRPr="00506970">
        <w:rPr>
          <w:rFonts w:ascii="Times New Roman" w:eastAsia="Times New Roman" w:hAnsi="Times New Roman" w:cs="Times New Roman"/>
          <w:sz w:val="24"/>
          <w:szCs w:val="20"/>
          <w:lang w:val="en-GB" w:eastAsia="en-US"/>
        </w:rPr>
        <w:t xml:space="preserve"> </w:t>
      </w:r>
      <w:ins w:id="12" w:author="Author">
        <w:r w:rsidR="00AE728F">
          <w:rPr>
            <w:rFonts w:ascii="Times New Roman" w:eastAsia="Times New Roman" w:hAnsi="Times New Roman" w:cs="Times New Roman"/>
            <w:sz w:val="24"/>
            <w:szCs w:val="20"/>
            <w:lang w:val="en-GB" w:eastAsia="en-US"/>
          </w:rPr>
          <w:t>as</w:t>
        </w:r>
      </w:ins>
      <w:del w:id="13" w:author="Author">
        <w:r w:rsidRPr="00506970" w:rsidDel="00AE728F">
          <w:rPr>
            <w:rFonts w:ascii="Times New Roman" w:eastAsia="Times New Roman" w:hAnsi="Times New Roman" w:cs="Times New Roman"/>
            <w:sz w:val="24"/>
            <w:szCs w:val="20"/>
            <w:lang w:val="en-GB" w:eastAsia="en-US"/>
          </w:rPr>
          <w:delText>to</w:delText>
        </w:r>
      </w:del>
      <w:r w:rsidRPr="00506970">
        <w:rPr>
          <w:rFonts w:ascii="Times New Roman" w:eastAsia="Times New Roman" w:hAnsi="Times New Roman" w:cs="Times New Roman"/>
          <w:sz w:val="24"/>
          <w:szCs w:val="20"/>
          <w:lang w:val="en-GB" w:eastAsia="en-US"/>
        </w:rPr>
        <w:t xml:space="preserve"> the channel loading on that channel.</w:t>
      </w:r>
    </w:p>
    <w:p w14:paraId="6AA0FF83" w14:textId="39DBD75E" w:rsidR="00506970" w:rsidRPr="00506970" w:rsidRDefault="00C67CD9" w:rsidP="00506970">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eastAsia="en-US"/>
        </w:rPr>
      </w:pPr>
      <w:ins w:id="14" w:author="Author">
        <w:r>
          <w:rPr>
            <w:rFonts w:ascii="Times New Roman" w:eastAsia="Times New Roman" w:hAnsi="Times New Roman" w:cs="Times New Roman"/>
            <w:sz w:val="24"/>
            <w:szCs w:val="20"/>
            <w:lang w:val="en-GB" w:eastAsia="en-US"/>
          </w:rPr>
          <w:t xml:space="preserve">Regardless of the channel load, </w:t>
        </w:r>
      </w:ins>
      <w:del w:id="15" w:author="Author">
        <w:r w:rsidR="00506970" w:rsidRPr="00506970" w:rsidDel="00C67CD9">
          <w:rPr>
            <w:rFonts w:ascii="Times New Roman" w:eastAsia="Times New Roman" w:hAnsi="Times New Roman" w:cs="Times New Roman"/>
            <w:sz w:val="24"/>
            <w:szCs w:val="20"/>
            <w:lang w:val="en-GB" w:eastAsia="en-US"/>
          </w:rPr>
          <w:delText>T</w:delText>
        </w:r>
      </w:del>
      <w:ins w:id="16" w:author="Author">
        <w:r>
          <w:rPr>
            <w:rFonts w:ascii="Times New Roman" w:eastAsia="Times New Roman" w:hAnsi="Times New Roman" w:cs="Times New Roman"/>
            <w:sz w:val="24"/>
            <w:szCs w:val="20"/>
            <w:lang w:val="en-GB" w:eastAsia="en-US"/>
          </w:rPr>
          <w:t>t</w:t>
        </w:r>
      </w:ins>
      <w:r w:rsidR="00506970" w:rsidRPr="00506970">
        <w:rPr>
          <w:rFonts w:ascii="Times New Roman" w:eastAsia="Times New Roman" w:hAnsi="Times New Roman" w:cs="Times New Roman"/>
          <w:sz w:val="24"/>
          <w:szCs w:val="20"/>
          <w:lang w:val="en-GB" w:eastAsia="en-US"/>
        </w:rPr>
        <w:t xml:space="preserve">he maximum number of slots </w:t>
      </w:r>
      <w:del w:id="17" w:author="Author">
        <w:r w:rsidR="00506970" w:rsidRPr="00506970" w:rsidDel="00A11133">
          <w:rPr>
            <w:rFonts w:ascii="Times New Roman" w:eastAsia="Times New Roman" w:hAnsi="Times New Roman" w:cs="Times New Roman"/>
            <w:sz w:val="24"/>
            <w:szCs w:val="20"/>
            <w:lang w:val="en-GB" w:eastAsia="en-US"/>
          </w:rPr>
          <w:delText xml:space="preserve">allocated </w:delText>
        </w:r>
      </w:del>
      <w:ins w:id="18" w:author="Author">
        <w:r w:rsidR="00A11133">
          <w:rPr>
            <w:rFonts w:ascii="Times New Roman" w:eastAsia="Times New Roman" w:hAnsi="Times New Roman" w:cs="Times New Roman"/>
            <w:sz w:val="24"/>
            <w:szCs w:val="20"/>
            <w:lang w:val="en-GB" w:eastAsia="en-US"/>
          </w:rPr>
          <w:t>used</w:t>
        </w:r>
        <w:r w:rsidR="00A11133" w:rsidRPr="00506970">
          <w:rPr>
            <w:rFonts w:ascii="Times New Roman" w:eastAsia="Times New Roman" w:hAnsi="Times New Roman" w:cs="Times New Roman"/>
            <w:sz w:val="24"/>
            <w:szCs w:val="20"/>
            <w:lang w:val="en-GB" w:eastAsia="en-US"/>
          </w:rPr>
          <w:t xml:space="preserve"> </w:t>
        </w:r>
      </w:ins>
      <w:r w:rsidR="00506970" w:rsidRPr="00506970">
        <w:rPr>
          <w:rFonts w:ascii="Times New Roman" w:eastAsia="Times New Roman" w:hAnsi="Times New Roman" w:cs="Times New Roman"/>
          <w:sz w:val="24"/>
          <w:szCs w:val="20"/>
          <w:lang w:val="en-GB" w:eastAsia="en-US"/>
        </w:rPr>
        <w:t xml:space="preserve">by </w:t>
      </w:r>
      <w:del w:id="19" w:author="Author">
        <w:r w:rsidR="00506970" w:rsidRPr="00506970" w:rsidDel="00201A3B">
          <w:rPr>
            <w:rFonts w:ascii="Times New Roman" w:eastAsia="Times New Roman" w:hAnsi="Times New Roman" w:cs="Times New Roman"/>
            <w:sz w:val="24"/>
            <w:szCs w:val="20"/>
            <w:lang w:val="en-GB" w:eastAsia="en-US"/>
          </w:rPr>
          <w:delText xml:space="preserve">one </w:delText>
        </w:r>
      </w:del>
      <w:ins w:id="20" w:author="Author">
        <w:r w:rsidR="00201A3B">
          <w:rPr>
            <w:rFonts w:ascii="Times New Roman" w:eastAsia="Times New Roman" w:hAnsi="Times New Roman" w:cs="Times New Roman"/>
            <w:sz w:val="24"/>
            <w:szCs w:val="20"/>
            <w:lang w:val="en-GB" w:eastAsia="en-US"/>
          </w:rPr>
          <w:t xml:space="preserve">a </w:t>
        </w:r>
        <w:r w:rsidR="00F44014">
          <w:rPr>
            <w:rFonts w:ascii="Times New Roman" w:eastAsia="Times New Roman" w:hAnsi="Times New Roman" w:cs="Times New Roman"/>
            <w:sz w:val="24"/>
            <w:szCs w:val="20"/>
            <w:lang w:val="en-GB" w:eastAsia="en-US"/>
          </w:rPr>
          <w:t xml:space="preserve">mobile </w:t>
        </w:r>
      </w:ins>
      <w:r w:rsidR="00506970" w:rsidRPr="00506970">
        <w:rPr>
          <w:rFonts w:ascii="Times New Roman" w:eastAsia="Times New Roman" w:hAnsi="Times New Roman" w:cs="Times New Roman"/>
          <w:sz w:val="24"/>
          <w:szCs w:val="20"/>
          <w:lang w:val="en-GB" w:eastAsia="en-US"/>
        </w:rPr>
        <w:t>station on one channel shall not exceed 50 slots over a period of one minute (2.2% duty cycle), excluding up to 22 slots available for use for retransmission of addressed data. No more than three re-transmission attempts of the same data shall be made.</w:t>
      </w:r>
    </w:p>
    <w:p w14:paraId="3DD5B9CB" w14:textId="43361981" w:rsidR="008502DA" w:rsidRPr="003D2844" w:rsidRDefault="008502DA" w:rsidP="008502DA">
      <w:pPr>
        <w:pStyle w:val="ListParagraph"/>
        <w:ind w:left="0"/>
        <w:rPr>
          <w:i/>
          <w:lang w:val="en-US"/>
        </w:rPr>
      </w:pPr>
    </w:p>
    <w:sectPr w:rsidR="008502DA" w:rsidRPr="003D2844" w:rsidSect="00365BD2">
      <w:headerReference w:type="default" r:id="rId8"/>
      <w:footerReference w:type="default" r:id="rId9"/>
      <w:pgSz w:w="16838" w:h="11906" w:orient="landscape"/>
      <w:pgMar w:top="1134" w:right="678" w:bottom="709" w:left="709" w:header="284"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70C3F" w14:textId="77777777" w:rsidR="00E74930" w:rsidRDefault="00E74930" w:rsidP="00CB3BBE">
      <w:pPr>
        <w:spacing w:after="0" w:line="240" w:lineRule="auto"/>
      </w:pPr>
      <w:r>
        <w:separator/>
      </w:r>
    </w:p>
  </w:endnote>
  <w:endnote w:type="continuationSeparator" w:id="0">
    <w:p w14:paraId="57FBAC6A" w14:textId="77777777" w:rsidR="00E74930" w:rsidRDefault="00E74930" w:rsidP="00CB3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9255672"/>
      <w:docPartObj>
        <w:docPartGallery w:val="Page Numbers (Bottom of Page)"/>
        <w:docPartUnique/>
      </w:docPartObj>
    </w:sdtPr>
    <w:sdtEndPr/>
    <w:sdtContent>
      <w:sdt>
        <w:sdtPr>
          <w:id w:val="-1531022493"/>
          <w:docPartObj>
            <w:docPartGallery w:val="Page Numbers (Top of Page)"/>
            <w:docPartUnique/>
          </w:docPartObj>
        </w:sdtPr>
        <w:sdtEndPr/>
        <w:sdtContent>
          <w:p w14:paraId="60752185" w14:textId="26C28C8E" w:rsidR="00B64C60" w:rsidRDefault="00B64C60" w:rsidP="00831B14">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F280E">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F280E">
              <w:rPr>
                <w:b/>
                <w:bCs/>
                <w:noProof/>
              </w:rPr>
              <w:t>2</w:t>
            </w:r>
            <w:r>
              <w:rPr>
                <w:b/>
                <w:bCs/>
                <w:sz w:val="24"/>
                <w:szCs w:val="24"/>
              </w:rPr>
              <w:fldChar w:fldCharType="end"/>
            </w:r>
          </w:p>
        </w:sdtContent>
      </w:sdt>
    </w:sdtContent>
  </w:sdt>
  <w:p w14:paraId="0893C9A8" w14:textId="77777777" w:rsidR="00B64C60" w:rsidRDefault="00B64C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85275" w14:textId="77777777" w:rsidR="00E74930" w:rsidRDefault="00E74930" w:rsidP="00CB3BBE">
      <w:pPr>
        <w:spacing w:after="0" w:line="240" w:lineRule="auto"/>
      </w:pPr>
      <w:r>
        <w:separator/>
      </w:r>
    </w:p>
  </w:footnote>
  <w:footnote w:type="continuationSeparator" w:id="0">
    <w:p w14:paraId="3EFA9900" w14:textId="77777777" w:rsidR="00E74930" w:rsidRDefault="00E74930" w:rsidP="00CB3BBE">
      <w:pPr>
        <w:spacing w:after="0" w:line="240" w:lineRule="auto"/>
      </w:pPr>
      <w:r>
        <w:continuationSeparator/>
      </w:r>
    </w:p>
  </w:footnote>
  <w:footnote w:id="1">
    <w:p w14:paraId="6E4EE83F" w14:textId="77777777" w:rsidR="007D6BB1" w:rsidRDefault="00B64C60">
      <w:pPr>
        <w:pStyle w:val="FootnoteText"/>
        <w:rPr>
          <w:lang w:val="en-US"/>
        </w:rPr>
      </w:pPr>
      <w:r>
        <w:rPr>
          <w:rStyle w:val="FootnoteReference"/>
        </w:rPr>
        <w:footnoteRef/>
      </w:r>
      <w:r>
        <w:t xml:space="preserve"> </w:t>
      </w:r>
      <w:r w:rsidR="007D6BB1">
        <w:t xml:space="preserve">The </w:t>
      </w:r>
      <w:r w:rsidR="00BF720E">
        <w:rPr>
          <w:lang w:val="en-US"/>
        </w:rPr>
        <w:t>latest version of</w:t>
      </w:r>
      <w:r w:rsidR="007D6BB1">
        <w:rPr>
          <w:lang w:val="en-US"/>
        </w:rPr>
        <w:t xml:space="preserve"> the change log and M.2092-1 will be located on the IALA file share under the sub-folder:</w:t>
      </w:r>
    </w:p>
    <w:p w14:paraId="18F2218D" w14:textId="0187B2C3" w:rsidR="00B64C60" w:rsidRDefault="007D6BB1">
      <w:pPr>
        <w:pStyle w:val="FootnoteText"/>
        <w:rPr>
          <w:lang w:val="en-US"/>
        </w:rPr>
      </w:pPr>
      <w:r>
        <w:rPr>
          <w:lang w:val="en-US"/>
        </w:rPr>
        <w:t xml:space="preserve"> </w:t>
      </w:r>
      <w:r w:rsidRPr="007D6BB1">
        <w:rPr>
          <w:lang w:val="en-US"/>
        </w:rPr>
        <w:t>Committees/ENAV/WG3/Revision</w:t>
      </w:r>
      <w:r w:rsidR="00321799">
        <w:rPr>
          <w:lang w:val="en-US"/>
        </w:rPr>
        <w:t xml:space="preserve"> </w:t>
      </w:r>
      <w:r w:rsidRPr="007D6BB1">
        <w:rPr>
          <w:lang w:val="en-US"/>
        </w:rPr>
        <w:t>of</w:t>
      </w:r>
      <w:r w:rsidR="00321799">
        <w:rPr>
          <w:lang w:val="en-US"/>
        </w:rPr>
        <w:t xml:space="preserve"> </w:t>
      </w:r>
      <w:r w:rsidRPr="007D6BB1">
        <w:rPr>
          <w:lang w:val="en-US"/>
        </w:rPr>
        <w:t>M2092-1</w:t>
      </w:r>
      <w:r w:rsidR="00BF720E">
        <w:rPr>
          <w:lang w:val="en-US"/>
        </w:rPr>
        <w:t xml:space="preserve"> </w:t>
      </w:r>
      <w:r w:rsidR="00365BD2">
        <w:rPr>
          <w:lang w:val="en-US"/>
        </w:rPr>
        <w:br/>
      </w:r>
    </w:p>
    <w:p w14:paraId="1BFDD67F" w14:textId="77777777" w:rsidR="00B64C60" w:rsidRPr="0032081A" w:rsidRDefault="00B64C60">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10C23" w14:textId="645B61CF" w:rsidR="00B64C60" w:rsidRPr="00831B14" w:rsidRDefault="00B64C60" w:rsidP="00F50277">
    <w:pPr>
      <w:pStyle w:val="Header"/>
      <w:tabs>
        <w:tab w:val="left" w:pos="7843"/>
        <w:tab w:val="left" w:pos="13892"/>
      </w:tabs>
      <w:jc w:val="center"/>
      <w:rPr>
        <w:bCs/>
        <w:lang w:val="en-US"/>
      </w:rPr>
    </w:pPr>
    <w:r w:rsidRPr="00831B14">
      <w:rPr>
        <w:lang w:val="en-US"/>
      </w:rPr>
      <w:t xml:space="preserve">Page </w:t>
    </w:r>
    <w:r>
      <w:rPr>
        <w:b/>
        <w:bCs/>
        <w:sz w:val="24"/>
        <w:szCs w:val="24"/>
      </w:rPr>
      <w:fldChar w:fldCharType="begin"/>
    </w:r>
    <w:r w:rsidRPr="00831B14">
      <w:rPr>
        <w:b/>
        <w:bCs/>
        <w:lang w:val="en-US"/>
      </w:rPr>
      <w:instrText xml:space="preserve"> PAGE </w:instrText>
    </w:r>
    <w:r>
      <w:rPr>
        <w:b/>
        <w:bCs/>
        <w:sz w:val="24"/>
        <w:szCs w:val="24"/>
      </w:rPr>
      <w:fldChar w:fldCharType="separate"/>
    </w:r>
    <w:r w:rsidR="006F280E">
      <w:rPr>
        <w:b/>
        <w:bCs/>
        <w:noProof/>
        <w:lang w:val="en-US"/>
      </w:rPr>
      <w:t>2</w:t>
    </w:r>
    <w:r>
      <w:rPr>
        <w:b/>
        <w:bCs/>
        <w:sz w:val="24"/>
        <w:szCs w:val="24"/>
      </w:rPr>
      <w:fldChar w:fldCharType="end"/>
    </w:r>
    <w:r w:rsidRPr="00831B14">
      <w:rPr>
        <w:lang w:val="en-US"/>
      </w:rPr>
      <w:t xml:space="preserve"> of</w:t>
    </w:r>
    <w:r>
      <w:rPr>
        <w:lang w:val="en-US"/>
      </w:rPr>
      <w:t xml:space="preserve"> </w:t>
    </w:r>
    <w:r>
      <w:rPr>
        <w:b/>
        <w:bCs/>
        <w:sz w:val="24"/>
        <w:szCs w:val="24"/>
      </w:rPr>
      <w:fldChar w:fldCharType="begin"/>
    </w:r>
    <w:r w:rsidRPr="00831B14">
      <w:rPr>
        <w:b/>
        <w:bCs/>
        <w:lang w:val="en-US"/>
      </w:rPr>
      <w:instrText xml:space="preserve"> NUMPAGES  </w:instrText>
    </w:r>
    <w:r>
      <w:rPr>
        <w:b/>
        <w:bCs/>
        <w:sz w:val="24"/>
        <w:szCs w:val="24"/>
      </w:rPr>
      <w:fldChar w:fldCharType="separate"/>
    </w:r>
    <w:r w:rsidR="006F280E">
      <w:rPr>
        <w:b/>
        <w:bCs/>
        <w:noProof/>
        <w:lang w:val="en-US"/>
      </w:rPr>
      <w:t>2</w:t>
    </w:r>
    <w:r>
      <w:rPr>
        <w:b/>
        <w:bCs/>
        <w:sz w:val="24"/>
        <w:szCs w:val="24"/>
      </w:rPr>
      <w:fldChar w:fldCharType="end"/>
    </w:r>
  </w:p>
  <w:p w14:paraId="320B5516" w14:textId="432A24F4" w:rsidR="00B64C60" w:rsidRPr="00CB3BBE" w:rsidRDefault="00BD6D28" w:rsidP="00CB3BBE">
    <w:pPr>
      <w:pStyle w:val="Header"/>
      <w:rPr>
        <w:bCs/>
        <w:lang w:val="en-US"/>
      </w:rPr>
    </w:pPr>
    <w:r>
      <w:rPr>
        <w:bCs/>
        <w:lang w:val="en-US"/>
      </w:rPr>
      <w:t>J Safar (GLA)</w:t>
    </w:r>
    <w:r w:rsidR="00F50277">
      <w:rPr>
        <w:bCs/>
        <w:lang w:val="en-US"/>
      </w:rPr>
      <w:t xml:space="preserve">, </w:t>
    </w:r>
    <w:r>
      <w:rPr>
        <w:bCs/>
        <w:lang w:val="en-US"/>
      </w:rPr>
      <w:t>30/08/2022</w:t>
    </w:r>
  </w:p>
  <w:p w14:paraId="77CBF392" w14:textId="77777777" w:rsidR="00B64C60" w:rsidRDefault="00B64C60" w:rsidP="00CB3BBE">
    <w:pPr>
      <w:pStyle w:val="Header"/>
      <w:pBdr>
        <w:bottom w:val="single" w:sz="4" w:space="1" w:color="auto"/>
      </w:pBdr>
      <w:ind w:left="-567"/>
      <w:rPr>
        <w:lang w:val="en-US"/>
      </w:rPr>
    </w:pPr>
  </w:p>
  <w:p w14:paraId="664C2C49" w14:textId="77777777" w:rsidR="00B64C60" w:rsidRPr="00CB3BBE" w:rsidRDefault="00B64C60" w:rsidP="00CB3BBE">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1E2C02"/>
    <w:multiLevelType w:val="hybridMultilevel"/>
    <w:tmpl w:val="FD36BD26"/>
    <w:lvl w:ilvl="0" w:tplc="A904A7A8">
      <w:start w:val="3"/>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4D584D"/>
    <w:multiLevelType w:val="hybridMultilevel"/>
    <w:tmpl w:val="8BA0EDA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61A115E1"/>
    <w:multiLevelType w:val="hybridMultilevel"/>
    <w:tmpl w:val="139A47C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1304"/>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zCztLC0NDSzAHEMlHSUglOLizPz80AKDGsBoNWKzywAAAA="/>
  </w:docVars>
  <w:rsids>
    <w:rsidRoot w:val="005C7441"/>
    <w:rsid w:val="00014C9D"/>
    <w:rsid w:val="00015A15"/>
    <w:rsid w:val="0003292B"/>
    <w:rsid w:val="00045268"/>
    <w:rsid w:val="000A7EC3"/>
    <w:rsid w:val="000B2240"/>
    <w:rsid w:val="000B70F1"/>
    <w:rsid w:val="000C06E1"/>
    <w:rsid w:val="000C0931"/>
    <w:rsid w:val="000C3237"/>
    <w:rsid w:val="000F76CE"/>
    <w:rsid w:val="00103183"/>
    <w:rsid w:val="001145BB"/>
    <w:rsid w:val="0011657D"/>
    <w:rsid w:val="0013308C"/>
    <w:rsid w:val="00154C98"/>
    <w:rsid w:val="001802E9"/>
    <w:rsid w:val="00182349"/>
    <w:rsid w:val="001951E7"/>
    <w:rsid w:val="001B5F64"/>
    <w:rsid w:val="001C7A40"/>
    <w:rsid w:val="00201A3B"/>
    <w:rsid w:val="00210B9C"/>
    <w:rsid w:val="00212237"/>
    <w:rsid w:val="0021653C"/>
    <w:rsid w:val="00230EF4"/>
    <w:rsid w:val="0024336B"/>
    <w:rsid w:val="00263FA3"/>
    <w:rsid w:val="002D769C"/>
    <w:rsid w:val="002E0C63"/>
    <w:rsid w:val="0032081A"/>
    <w:rsid w:val="00321799"/>
    <w:rsid w:val="0032631A"/>
    <w:rsid w:val="00346271"/>
    <w:rsid w:val="00364A40"/>
    <w:rsid w:val="00365BD2"/>
    <w:rsid w:val="00386090"/>
    <w:rsid w:val="00397784"/>
    <w:rsid w:val="003D2844"/>
    <w:rsid w:val="003F18D4"/>
    <w:rsid w:val="00406369"/>
    <w:rsid w:val="00446ABD"/>
    <w:rsid w:val="00475B2A"/>
    <w:rsid w:val="00481162"/>
    <w:rsid w:val="004A79DA"/>
    <w:rsid w:val="004D1DE4"/>
    <w:rsid w:val="004E6756"/>
    <w:rsid w:val="004F3575"/>
    <w:rsid w:val="004F399C"/>
    <w:rsid w:val="00506970"/>
    <w:rsid w:val="00523455"/>
    <w:rsid w:val="005327BA"/>
    <w:rsid w:val="00545C57"/>
    <w:rsid w:val="0055015D"/>
    <w:rsid w:val="00556729"/>
    <w:rsid w:val="00564193"/>
    <w:rsid w:val="00565F1D"/>
    <w:rsid w:val="0059099F"/>
    <w:rsid w:val="005C4E86"/>
    <w:rsid w:val="005C552C"/>
    <w:rsid w:val="005C7441"/>
    <w:rsid w:val="005E6C44"/>
    <w:rsid w:val="00647368"/>
    <w:rsid w:val="006568F2"/>
    <w:rsid w:val="00690873"/>
    <w:rsid w:val="006F00A9"/>
    <w:rsid w:val="006F280E"/>
    <w:rsid w:val="0070149C"/>
    <w:rsid w:val="007048D9"/>
    <w:rsid w:val="00717EB6"/>
    <w:rsid w:val="00765317"/>
    <w:rsid w:val="007C1B78"/>
    <w:rsid w:val="007D6BB1"/>
    <w:rsid w:val="007E608E"/>
    <w:rsid w:val="007E78F6"/>
    <w:rsid w:val="00810629"/>
    <w:rsid w:val="00811EDE"/>
    <w:rsid w:val="008131A3"/>
    <w:rsid w:val="00822604"/>
    <w:rsid w:val="00831B14"/>
    <w:rsid w:val="00836757"/>
    <w:rsid w:val="00842575"/>
    <w:rsid w:val="00843148"/>
    <w:rsid w:val="008502DA"/>
    <w:rsid w:val="00863B87"/>
    <w:rsid w:val="0088303A"/>
    <w:rsid w:val="00883B98"/>
    <w:rsid w:val="008841A7"/>
    <w:rsid w:val="008C18DF"/>
    <w:rsid w:val="008C6439"/>
    <w:rsid w:val="008E488E"/>
    <w:rsid w:val="008F0736"/>
    <w:rsid w:val="00925AD7"/>
    <w:rsid w:val="00930FBF"/>
    <w:rsid w:val="00935266"/>
    <w:rsid w:val="00940925"/>
    <w:rsid w:val="009651DB"/>
    <w:rsid w:val="009B7FA7"/>
    <w:rsid w:val="009C294E"/>
    <w:rsid w:val="009C3205"/>
    <w:rsid w:val="009D35EB"/>
    <w:rsid w:val="00A105A6"/>
    <w:rsid w:val="00A11133"/>
    <w:rsid w:val="00A32384"/>
    <w:rsid w:val="00A3352F"/>
    <w:rsid w:val="00A512D9"/>
    <w:rsid w:val="00A578FB"/>
    <w:rsid w:val="00A638ED"/>
    <w:rsid w:val="00A71522"/>
    <w:rsid w:val="00A83BF9"/>
    <w:rsid w:val="00AA3A6C"/>
    <w:rsid w:val="00AB016F"/>
    <w:rsid w:val="00AD6639"/>
    <w:rsid w:val="00AE728F"/>
    <w:rsid w:val="00AF203A"/>
    <w:rsid w:val="00B14B0A"/>
    <w:rsid w:val="00B32264"/>
    <w:rsid w:val="00B60617"/>
    <w:rsid w:val="00B61BE8"/>
    <w:rsid w:val="00B64C60"/>
    <w:rsid w:val="00BB54BB"/>
    <w:rsid w:val="00BD6D28"/>
    <w:rsid w:val="00BF720E"/>
    <w:rsid w:val="00C50A62"/>
    <w:rsid w:val="00C67CD9"/>
    <w:rsid w:val="00C75571"/>
    <w:rsid w:val="00C94189"/>
    <w:rsid w:val="00C96EB6"/>
    <w:rsid w:val="00CA6FE1"/>
    <w:rsid w:val="00CA72A4"/>
    <w:rsid w:val="00CB3BBE"/>
    <w:rsid w:val="00CB5E39"/>
    <w:rsid w:val="00CC4F9A"/>
    <w:rsid w:val="00CF6224"/>
    <w:rsid w:val="00D11211"/>
    <w:rsid w:val="00D31F40"/>
    <w:rsid w:val="00D867BD"/>
    <w:rsid w:val="00DA5956"/>
    <w:rsid w:val="00DE1445"/>
    <w:rsid w:val="00DF074B"/>
    <w:rsid w:val="00E005D4"/>
    <w:rsid w:val="00E07933"/>
    <w:rsid w:val="00E252D5"/>
    <w:rsid w:val="00E416C7"/>
    <w:rsid w:val="00E53A44"/>
    <w:rsid w:val="00E74930"/>
    <w:rsid w:val="00E80FED"/>
    <w:rsid w:val="00EA32A7"/>
    <w:rsid w:val="00EB5AFB"/>
    <w:rsid w:val="00ED6099"/>
    <w:rsid w:val="00EE158F"/>
    <w:rsid w:val="00F44014"/>
    <w:rsid w:val="00F50277"/>
    <w:rsid w:val="00F9052F"/>
    <w:rsid w:val="00F95C72"/>
    <w:rsid w:val="00FC0794"/>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B933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C74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B3BBE"/>
    <w:pPr>
      <w:tabs>
        <w:tab w:val="center" w:pos="4819"/>
        <w:tab w:val="right" w:pos="9638"/>
      </w:tabs>
      <w:spacing w:after="0" w:line="240" w:lineRule="auto"/>
    </w:pPr>
  </w:style>
  <w:style w:type="character" w:customStyle="1" w:styleId="HeaderChar">
    <w:name w:val="Header Char"/>
    <w:basedOn w:val="DefaultParagraphFont"/>
    <w:link w:val="Header"/>
    <w:uiPriority w:val="99"/>
    <w:rsid w:val="00CB3BBE"/>
  </w:style>
  <w:style w:type="paragraph" w:styleId="Footer">
    <w:name w:val="footer"/>
    <w:basedOn w:val="Normal"/>
    <w:link w:val="FooterChar"/>
    <w:uiPriority w:val="99"/>
    <w:unhideWhenUsed/>
    <w:rsid w:val="00CB3BBE"/>
    <w:pPr>
      <w:tabs>
        <w:tab w:val="center" w:pos="4819"/>
        <w:tab w:val="right" w:pos="9638"/>
      </w:tabs>
      <w:spacing w:after="0" w:line="240" w:lineRule="auto"/>
    </w:pPr>
  </w:style>
  <w:style w:type="character" w:customStyle="1" w:styleId="FooterChar">
    <w:name w:val="Footer Char"/>
    <w:basedOn w:val="DefaultParagraphFont"/>
    <w:link w:val="Footer"/>
    <w:uiPriority w:val="99"/>
    <w:rsid w:val="00CB3BBE"/>
  </w:style>
  <w:style w:type="paragraph" w:styleId="BalloonText">
    <w:name w:val="Balloon Text"/>
    <w:basedOn w:val="Normal"/>
    <w:link w:val="BalloonTextChar"/>
    <w:uiPriority w:val="99"/>
    <w:semiHidden/>
    <w:unhideWhenUsed/>
    <w:rsid w:val="00F95C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5C72"/>
    <w:rPr>
      <w:rFonts w:ascii="Segoe UI" w:hAnsi="Segoe UI" w:cs="Segoe UI"/>
      <w:sz w:val="18"/>
      <w:szCs w:val="18"/>
    </w:rPr>
  </w:style>
  <w:style w:type="paragraph" w:styleId="ListParagraph">
    <w:name w:val="List Paragraph"/>
    <w:basedOn w:val="Normal"/>
    <w:uiPriority w:val="34"/>
    <w:qFormat/>
    <w:rsid w:val="00AD6639"/>
    <w:pPr>
      <w:ind w:left="720"/>
      <w:contextualSpacing/>
    </w:pPr>
  </w:style>
  <w:style w:type="paragraph" w:styleId="FootnoteText">
    <w:name w:val="footnote text"/>
    <w:basedOn w:val="Normal"/>
    <w:link w:val="FootnoteTextChar"/>
    <w:uiPriority w:val="99"/>
    <w:unhideWhenUsed/>
    <w:rsid w:val="0032081A"/>
    <w:pPr>
      <w:spacing w:after="0" w:line="240" w:lineRule="auto"/>
    </w:pPr>
    <w:rPr>
      <w:sz w:val="24"/>
      <w:szCs w:val="24"/>
    </w:rPr>
  </w:style>
  <w:style w:type="character" w:customStyle="1" w:styleId="FootnoteTextChar">
    <w:name w:val="Footnote Text Char"/>
    <w:basedOn w:val="DefaultParagraphFont"/>
    <w:link w:val="FootnoteText"/>
    <w:uiPriority w:val="99"/>
    <w:rsid w:val="0032081A"/>
    <w:rPr>
      <w:sz w:val="24"/>
      <w:szCs w:val="24"/>
    </w:rPr>
  </w:style>
  <w:style w:type="character" w:styleId="FootnoteReference">
    <w:name w:val="footnote reference"/>
    <w:basedOn w:val="DefaultParagraphFont"/>
    <w:uiPriority w:val="99"/>
    <w:unhideWhenUsed/>
    <w:rsid w:val="0032081A"/>
    <w:rPr>
      <w:vertAlign w:val="superscript"/>
    </w:rPr>
  </w:style>
  <w:style w:type="character" w:styleId="Hyperlink">
    <w:name w:val="Hyperlink"/>
    <w:basedOn w:val="DefaultParagraphFont"/>
    <w:uiPriority w:val="99"/>
    <w:unhideWhenUsed/>
    <w:rsid w:val="0032081A"/>
    <w:rPr>
      <w:color w:val="0563C1" w:themeColor="hyperlink"/>
      <w:u w:val="single"/>
    </w:rPr>
  </w:style>
  <w:style w:type="character" w:customStyle="1" w:styleId="UnresolvedMention">
    <w:name w:val="Unresolved Mention"/>
    <w:basedOn w:val="DefaultParagraphFont"/>
    <w:uiPriority w:val="99"/>
    <w:semiHidden/>
    <w:unhideWhenUsed/>
    <w:rsid w:val="007D6B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197703">
      <w:bodyDiv w:val="1"/>
      <w:marLeft w:val="0"/>
      <w:marRight w:val="0"/>
      <w:marTop w:val="0"/>
      <w:marBottom w:val="0"/>
      <w:divBdr>
        <w:top w:val="none" w:sz="0" w:space="0" w:color="auto"/>
        <w:left w:val="none" w:sz="0" w:space="0" w:color="auto"/>
        <w:bottom w:val="none" w:sz="0" w:space="0" w:color="auto"/>
        <w:right w:val="none" w:sz="0" w:space="0" w:color="auto"/>
      </w:divBdr>
    </w:div>
    <w:div w:id="205226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892C74-EBCD-4C03-BF71-CA8E3D58415F}">
  <ds:schemaRefs>
    <ds:schemaRef ds:uri="http://schemas.openxmlformats.org/officeDocument/2006/bibliography"/>
  </ds:schemaRefs>
</ds:datastoreItem>
</file>

<file path=customXml/itemProps2.xml><?xml version="1.0" encoding="utf-8"?>
<ds:datastoreItem xmlns:ds="http://schemas.openxmlformats.org/officeDocument/2006/customXml" ds:itemID="{76F8F62B-DB5B-4EE5-B6D7-D175ABEB53E9}"/>
</file>

<file path=customXml/itemProps3.xml><?xml version="1.0" encoding="utf-8"?>
<ds:datastoreItem xmlns:ds="http://schemas.openxmlformats.org/officeDocument/2006/customXml" ds:itemID="{8974F456-F0BC-46CE-9293-C2FD8BC43068}"/>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2022-08-30T09:38:00Z</dcterms:created>
  <dcterms:modified xsi:type="dcterms:W3CDTF">2022-08-30T12:04:00Z</dcterms:modified>
</cp:coreProperties>
</file>